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040C0C31"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5D3C5DFC" w14:textId="77777777" w:rsidR="00C65675" w:rsidRDefault="00C65675"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user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έκδοση 2.0 (User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964050">
        <w:rPr>
          <w:rFonts w:ascii="Tahoma" w:hAnsi="Tahoma" w:cs="Tahoma"/>
          <w:i/>
          <w:sz w:val="20"/>
          <w:szCs w:val="20"/>
        </w:rPr>
        <w:t xml:space="preserve">Αριθμ. Οικ. ΥΠΕΝ/ΔΜΕΑΑΠ/124964/1561 ΦΕΚ 6213 Β Αντικατάσταση  της </w:t>
      </w:r>
      <w:proofErr w:type="spellStart"/>
      <w:r w:rsidR="00964050">
        <w:rPr>
          <w:rFonts w:ascii="Tahoma" w:hAnsi="Tahoma" w:cs="Tahoma"/>
          <w:i/>
          <w:sz w:val="20"/>
          <w:szCs w:val="20"/>
        </w:rPr>
        <w:t>υπ’αρ</w:t>
      </w:r>
      <w:proofErr w:type="spellEnd"/>
      <w:r w:rsidR="00964050">
        <w:rPr>
          <w:rFonts w:ascii="Tahoma" w:hAnsi="Tahoma" w:cs="Tahoma"/>
          <w:i/>
          <w:sz w:val="20"/>
          <w:szCs w:val="20"/>
        </w:rPr>
        <w:t xml:space="preserve">.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0000489B">
        <w:rPr>
          <w:rFonts w:ascii="Tahoma" w:hAnsi="Tahoma" w:cs="Tahoma"/>
          <w:i/>
          <w:sz w:val="20"/>
          <w:szCs w:val="20"/>
        </w:rPr>
        <w:t xml:space="preserve">αριθμ.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w:t>
      </w:r>
      <w:proofErr w:type="spellStart"/>
      <w:r w:rsidR="0000489B">
        <w:rPr>
          <w:rFonts w:ascii="Tahoma" w:hAnsi="Tahoma" w:cs="Tahoma"/>
          <w:i/>
          <w:sz w:val="20"/>
          <w:szCs w:val="20"/>
        </w:rPr>
        <w:t>αρ</w:t>
      </w:r>
      <w:proofErr w:type="spellEnd"/>
      <w:r w:rsidR="0000489B">
        <w:rPr>
          <w:rFonts w:ascii="Tahoma" w:hAnsi="Tahoma" w:cs="Tahoma"/>
          <w:i/>
          <w:sz w:val="20"/>
          <w:szCs w:val="20"/>
        </w:rPr>
        <w:t xml:space="preserve">.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Β.9 Απόφαση με αριθμ. ΥΠΕΝ/ΔΑΟΚΑ/66006/2360/2023 ΦΕΚ 3985 Β’ Έγκριση Κτιριοδομικού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Μικροκινητικότητα - Ρυθμίσεις για τον εκσυγχρονισμό, την απλούστευση και την </w:t>
      </w:r>
      <w:proofErr w:type="spellStart"/>
      <w:r w:rsidR="00734B4C" w:rsidRPr="00C65675">
        <w:rPr>
          <w:rFonts w:ascii="Tahoma" w:eastAsia="Calibri" w:hAnsi="Tahoma" w:cs="Tahoma"/>
          <w:i/>
          <w:iCs/>
          <w:sz w:val="20"/>
          <w:szCs w:val="20"/>
        </w:rPr>
        <w:t>ψηφιοποίηση</w:t>
      </w:r>
      <w:proofErr w:type="spellEnd"/>
      <w:r w:rsidR="00734B4C" w:rsidRPr="00C65675">
        <w:rPr>
          <w:rFonts w:ascii="Tahoma" w:eastAsia="Calibri" w:hAnsi="Tahoma" w:cs="Tahoma"/>
          <w:i/>
          <w:iCs/>
          <w:sz w:val="20"/>
          <w:szCs w:val="20"/>
        </w:rPr>
        <w:t xml:space="preserve">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r w:rsidRPr="00C65675">
        <w:rPr>
          <w:rFonts w:ascii="Tahoma" w:eastAsia="Calibri" w:hAnsi="Tahoma" w:cs="Tahoma"/>
          <w:i/>
          <w:iCs/>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Γ.13. Υπουργική Απόφαση με αριθμ.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Web Content Accessibility Guidelines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User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(http://www.w3.org/TR/UAAG20/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Ε.9 Οδηγός ψηφιακής προσβασιμότητας για ιστότοπους και εφαρμογές για φορητές συσκευές των Οργανισμών της Δημόσιας Διοίκησης του Υπουργείου Ψηφιακής Διακυβέρνησης (</w:t>
      </w:r>
      <w:hyperlink r:id="rId8"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9"/>
      <w:headerReference w:type="default" r:id="rId10"/>
      <w:footerReference w:type="even" r:id="rId11"/>
      <w:footerReference w:type="default" r:id="rId12"/>
      <w:headerReference w:type="first" r:id="rId13"/>
      <w:footerReference w:type="first" r:id="rId14"/>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13FE" w14:textId="77777777" w:rsidR="00880CB3" w:rsidRDefault="00880CB3">
      <w:pPr>
        <w:spacing w:before="0"/>
      </w:pPr>
      <w:r>
        <w:separator/>
      </w:r>
    </w:p>
  </w:endnote>
  <w:endnote w:type="continuationSeparator" w:id="0">
    <w:p w14:paraId="5F7512F4" w14:textId="77777777" w:rsidR="00880CB3" w:rsidRDefault="00880C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EUAlbertina">
    <w:altName w:val="Arial"/>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32ED" w14:textId="77777777" w:rsidR="00880CB3" w:rsidRDefault="00880CB3">
      <w:pPr>
        <w:spacing w:before="0"/>
      </w:pPr>
      <w:r>
        <w:separator/>
      </w:r>
    </w:p>
  </w:footnote>
  <w:footnote w:type="continuationSeparator" w:id="0">
    <w:p w14:paraId="589EE063" w14:textId="77777777" w:rsidR="00880CB3" w:rsidRDefault="00880CB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307AC2"/>
    <w:rsid w:val="00337B1E"/>
    <w:rsid w:val="00380018"/>
    <w:rsid w:val="00381F61"/>
    <w:rsid w:val="003B22DF"/>
    <w:rsid w:val="004073B4"/>
    <w:rsid w:val="004878BE"/>
    <w:rsid w:val="00495C6C"/>
    <w:rsid w:val="004B3910"/>
    <w:rsid w:val="0059251D"/>
    <w:rsid w:val="00597926"/>
    <w:rsid w:val="005B2635"/>
    <w:rsid w:val="005C7287"/>
    <w:rsid w:val="00606468"/>
    <w:rsid w:val="0062371B"/>
    <w:rsid w:val="00635A33"/>
    <w:rsid w:val="0069275A"/>
    <w:rsid w:val="00695514"/>
    <w:rsid w:val="006A4DEC"/>
    <w:rsid w:val="006B591D"/>
    <w:rsid w:val="006E2B42"/>
    <w:rsid w:val="00734B4C"/>
    <w:rsid w:val="007B45BF"/>
    <w:rsid w:val="00880CB3"/>
    <w:rsid w:val="008B1009"/>
    <w:rsid w:val="009023FA"/>
    <w:rsid w:val="00964050"/>
    <w:rsid w:val="0097249C"/>
    <w:rsid w:val="009C2041"/>
    <w:rsid w:val="009C2836"/>
    <w:rsid w:val="00A93B86"/>
    <w:rsid w:val="00AD6357"/>
    <w:rsid w:val="00B143F6"/>
    <w:rsid w:val="00B170DB"/>
    <w:rsid w:val="00B175CC"/>
    <w:rsid w:val="00B26982"/>
    <w:rsid w:val="00B67C6C"/>
    <w:rsid w:val="00B74AC3"/>
    <w:rsid w:val="00BB553A"/>
    <w:rsid w:val="00C65675"/>
    <w:rsid w:val="00C711FF"/>
    <w:rsid w:val="00C76BA6"/>
    <w:rsid w:val="00C85F47"/>
    <w:rsid w:val="00C94DED"/>
    <w:rsid w:val="00CB5866"/>
    <w:rsid w:val="00CD3DAB"/>
    <w:rsid w:val="00D361BA"/>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digital.gov.gr/sti-dimosiotita-o-odigos-psifiakis-p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2650</Words>
  <Characters>14312</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16929</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ΑΣΤΡΑ ΖΕΤΑ</cp:lastModifiedBy>
  <cp:revision>2</cp:revision>
  <cp:lastPrinted>2015-04-30T07:56:00Z</cp:lastPrinted>
  <dcterms:created xsi:type="dcterms:W3CDTF">2024-11-04T12:42:00Z</dcterms:created>
  <dcterms:modified xsi:type="dcterms:W3CDTF">2024-11-04T12:42:00Z</dcterms:modified>
</cp:coreProperties>
</file>